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E63AEA">
        <w:tc>
          <w:tcPr>
            <w:tcW w:w="2525" w:type="dxa"/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CD737E" w:rsidP="00CD73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</w:tr>
      <w:tr w:rsidR="00AA0C99" w:rsidRPr="00FF3B64" w:rsidTr="00E63AEA">
        <w:tc>
          <w:tcPr>
            <w:tcW w:w="2525" w:type="dxa"/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792F15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  <w:r w:rsidR="00D740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E63AEA">
        <w:trPr>
          <w:trHeight w:val="117"/>
        </w:trPr>
        <w:tc>
          <w:tcPr>
            <w:tcW w:w="2525" w:type="dxa"/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F235E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F235EE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Gdje je zapelo?</w:t>
            </w:r>
          </w:p>
        </w:tc>
        <w:tc>
          <w:tcPr>
            <w:tcW w:w="2268" w:type="dxa"/>
            <w:vMerge w:val="restart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CD737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E63AEA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E049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Školski uspjeh i mentalno zdravlje 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E63AEA">
        <w:tc>
          <w:tcPr>
            <w:tcW w:w="9776" w:type="dxa"/>
            <w:gridSpan w:val="4"/>
            <w:shd w:val="clear" w:color="auto" w:fill="92CDDC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000000" w:rsidRDefault="00E63AEA">
            <w:pPr>
              <w:pStyle w:val="t-8"/>
              <w:spacing w:before="0" w:beforeAutospacing="0" w:after="0" w:afterAutospacing="0"/>
              <w:jc w:val="both"/>
              <w:rPr>
                <w:color w:val="231F20"/>
              </w:rPr>
            </w:pPr>
            <w:r w:rsidRPr="00E63AEA">
              <w:rPr>
                <w:color w:val="231F20"/>
              </w:rPr>
              <w:t>uku C.3.4. Emocije. Učenik se koristi ugodnim emocijama i raspoloženjima tako da potiču učenje i kontrolira neugodne emocije i raspoloženja tako da ga ne ometaju u učenju.</w:t>
            </w:r>
          </w:p>
          <w:p w:rsidR="00000000" w:rsidRDefault="00E63AEA">
            <w:pPr>
              <w:pStyle w:val="t-8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  <w:r w:rsidRPr="00E63AEA">
              <w:rPr>
                <w:color w:val="231F20"/>
              </w:rPr>
              <w:t>osr A 3.2. Upravlja svojim emocijama i ponašanjem.</w:t>
            </w:r>
          </w:p>
        </w:tc>
      </w:tr>
      <w:tr w:rsidR="00AA0C99" w:rsidRPr="00FF3B64" w:rsidTr="00E63AEA">
        <w:tc>
          <w:tcPr>
            <w:tcW w:w="2525" w:type="dxa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E63AEA" w:rsidP="00F170E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izvješće o ocjenama, ugodni i neugodni osjećaji, školski rezultati, opuštanje, mentalno zdravlje</w:t>
            </w:r>
          </w:p>
        </w:tc>
      </w:tr>
      <w:tr w:rsidR="00AA0C99" w:rsidRPr="00FF3B64" w:rsidTr="00E63AEA">
        <w:tc>
          <w:tcPr>
            <w:tcW w:w="2525" w:type="dxa"/>
            <w:tcBorders>
              <w:bottom w:val="single" w:sz="4" w:space="0" w:color="000000"/>
            </w:tcBorders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BA3374" w:rsidP="0004277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adne </w:t>
            </w:r>
            <w:r w:rsidR="00E63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listiće za svakog učenika (Prilog 1, Prilog 4), kreda, glazba </w:t>
            </w:r>
          </w:p>
        </w:tc>
      </w:tr>
      <w:tr w:rsidR="00AA0C99" w:rsidRPr="00FF3B64" w:rsidTr="00E63AEA">
        <w:tc>
          <w:tcPr>
            <w:tcW w:w="9776" w:type="dxa"/>
            <w:gridSpan w:val="4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000000" w:rsidRDefault="005E33D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Uvodni dio </w:t>
            </w:r>
          </w:p>
          <w:p w:rsidR="00000000" w:rsidRDefault="00630D9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0D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Razrednik/razrednica razgovara s učenicima o proteklim blagdanima te kako su ga proveli. </w:t>
            </w:r>
          </w:p>
          <w:p w:rsidR="00000000" w:rsidRDefault="00630D9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0D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Najavljuje da će se osvrnuti na proteklo polugodište te dijeli izvještaj o ocjenama. </w:t>
            </w:r>
          </w:p>
          <w:p w:rsidR="00000000" w:rsidRDefault="00E53B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92F15" w:rsidRPr="00792F15" w:rsidRDefault="00630D9D" w:rsidP="005E33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0D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000000" w:rsidRDefault="00792F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0F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Razgovaraju o rezultatima na koje su najviše ponosni i kojima su nezadovoljni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000000" w:rsidRDefault="00223471">
            <w:pPr>
              <w:pStyle w:val="ListParagraph"/>
              <w:numPr>
                <w:ilvl w:val="0"/>
                <w:numId w:val="8"/>
              </w:numPr>
              <w:rPr>
                <w:bCs/>
              </w:rPr>
            </w:pPr>
            <w:ins w:id="1" w:author="sk-mpovalec" w:date="2021-09-27T14:41:00Z">
              <w:r>
                <w:rPr>
                  <w:bCs/>
                </w:rPr>
                <w:t>A</w:t>
              </w:r>
            </w:ins>
            <w:del w:id="2" w:author="sk-mpovalec" w:date="2021-09-27T14:40:00Z">
              <w:r w:rsidR="003646C8" w:rsidDel="00223471">
                <w:rPr>
                  <w:bCs/>
                </w:rPr>
                <w:delText>a</w:delText>
              </w:r>
            </w:del>
            <w:r w:rsidR="003646C8">
              <w:rPr>
                <w:bCs/>
              </w:rPr>
              <w:t>ktivnost</w:t>
            </w:r>
          </w:p>
          <w:p w:rsidR="00792F15" w:rsidRPr="003646C8" w:rsidRDefault="00630D9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0D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Dijeli učenicima listiće na koje je potrebno zapisati svoje misli i osjećaje vezane uz školski (ne)uspjeh (Prilog 1). </w:t>
            </w:r>
          </w:p>
          <w:p w:rsidR="00000000" w:rsidRDefault="00792F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Razgovaraju </w:t>
            </w:r>
            <w:r w:rsidR="00630D9D" w:rsidRPr="00630D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ugodnim osjećajima potaknutim ostvarenim</w:t>
            </w:r>
            <w:r w:rsidR="00630D9D" w:rsidRPr="00630D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željeni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</w:t>
            </w:r>
            <w:r w:rsidR="00630D9D" w:rsidRPr="00630D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41B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rezulta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tima, te neugodnim osjećajima potaknutim</w:t>
            </w:r>
            <w:r w:rsidR="00630D9D" w:rsidRPr="00630D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školskim neuspjesima. Svaki učenik navodi po jedan primjer za oboje te osjećaje i misli koje vežu uz to</w:t>
            </w:r>
            <w:r w:rsidR="00C41BCF" w:rsidRPr="00C41B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000000" w:rsidRDefault="00792F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Razrednik/razrednica na ploči zapisuje osjećaje koje učenici navode. </w:t>
            </w:r>
          </w:p>
          <w:p w:rsidR="00000000" w:rsidRDefault="00630D9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0D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</w:t>
            </w:r>
            <w:r w:rsidR="00792F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naglašava da su različiti osjećaji </w:t>
            </w:r>
            <w:r w:rsidRPr="00630D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normalni jer to znači da unutar sebe </w:t>
            </w:r>
            <w:r w:rsidR="00792F15" w:rsidRPr="00792F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osjećamo</w:t>
            </w:r>
            <w:r w:rsidRPr="00630D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odgovornost za svoje post</w:t>
            </w:r>
            <w:r w:rsidR="00792F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upke</w:t>
            </w:r>
            <w:r w:rsidRPr="00630D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000000" w:rsidRDefault="00C41BC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 postavlja pitanja:</w:t>
            </w:r>
          </w:p>
          <w:p w:rsidR="00C41BCF" w:rsidRDefault="00C41BC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Jeste li se kada osjećali nemoćno zbog loše ocjene?</w:t>
            </w:r>
          </w:p>
          <w:p w:rsidR="00C41BCF" w:rsidRPr="00600316" w:rsidRDefault="00C41BC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Jeste li se osjećali zabrinuto prije odlaska na spavanje zbog loše ocjene?</w:t>
            </w:r>
          </w:p>
          <w:p w:rsidR="00000000" w:rsidRDefault="00C41BC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Jesu li vas kada neugodne emocije prouzročene neželjenom ocjenom spriječile u daljnjem učenju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ili ispravljanju te ocjene?</w:t>
            </w:r>
          </w:p>
          <w:p w:rsidR="00000000" w:rsidRDefault="00630D9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0D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Razrednik/razrednica učenike upozorava na važnost osjećaja odgovornosti no naglašava da je mentalno zdravlje važnije od svega te učenicima najavljuje završnu aktivnost. </w:t>
            </w:r>
          </w:p>
          <w:p w:rsidR="00000000" w:rsidRDefault="00223471">
            <w:pPr>
              <w:pStyle w:val="ListParagraph"/>
              <w:numPr>
                <w:ilvl w:val="0"/>
                <w:numId w:val="8"/>
              </w:numPr>
              <w:rPr>
                <w:bCs/>
              </w:rPr>
            </w:pPr>
            <w:ins w:id="3" w:author="sk-mpovalec" w:date="2021-09-27T14:41:00Z">
              <w:r>
                <w:rPr>
                  <w:bCs/>
                </w:rPr>
                <w:t>A</w:t>
              </w:r>
            </w:ins>
            <w:del w:id="4" w:author="sk-mpovalec" w:date="2021-09-27T14:41:00Z">
              <w:r w:rsidR="003646C8" w:rsidDel="00223471">
                <w:rPr>
                  <w:bCs/>
                </w:rPr>
                <w:delText>a</w:delText>
              </w:r>
            </w:del>
            <w:r w:rsidR="003646C8">
              <w:rPr>
                <w:bCs/>
              </w:rPr>
              <w:t>ktivnost</w:t>
            </w:r>
          </w:p>
          <w:p w:rsidR="001669A1" w:rsidRPr="00792F15" w:rsidRDefault="003646C8" w:rsidP="005E33D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Potrebno </w:t>
            </w:r>
            <w:ins w:id="5" w:author="sk-mpovalec" w:date="2021-09-27T14:41:00Z">
              <w:r w:rsidR="00223471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 xml:space="preserve">je </w:t>
              </w:r>
            </w:ins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zatamniti učionicu i</w:t>
            </w:r>
            <w:r w:rsidR="00630D9D" w:rsidRPr="00630D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zamoliti učenike da se ugodno smjeste.</w:t>
            </w:r>
          </w:p>
          <w:p w:rsidR="001669A1" w:rsidRPr="00792F15" w:rsidRDefault="003646C8" w:rsidP="005E33D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Razrednik/razrednica pušta </w:t>
            </w:r>
            <w:r w:rsidR="00630D9D" w:rsidRPr="00630D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umirujuću glazbu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(Prilog 2)</w:t>
            </w:r>
            <w:r w:rsidR="00630D9D" w:rsidRPr="00630D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1669A1" w:rsidRPr="00792F15" w:rsidRDefault="003646C8" w:rsidP="005E33D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</w:t>
            </w:r>
            <w:r w:rsidR="00630D9D" w:rsidRPr="00630D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godnim glasom vodi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učenike </w:t>
            </w:r>
            <w:r w:rsidR="00630D9D" w:rsidRPr="00630D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kroz </w:t>
            </w:r>
            <w:r w:rsidRPr="00792F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opuštanje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(Prilog 3)</w:t>
            </w:r>
            <w:r w:rsidR="00630D9D" w:rsidRPr="00630D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5E33DD" w:rsidRPr="005E33DD" w:rsidRDefault="005E33DD" w:rsidP="005E33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92F15" w:rsidRPr="00831333" w:rsidRDefault="00792F15" w:rsidP="00792F1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1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Završna dio</w:t>
            </w:r>
          </w:p>
          <w:p w:rsidR="00000000" w:rsidRDefault="00630D9D">
            <w:pPr>
              <w:rPr>
                <w:bCs/>
              </w:rPr>
            </w:pPr>
            <w:r w:rsidRPr="00630D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dijeli učenicima evaluacijske listiće</w:t>
            </w:r>
            <w:r w:rsidR="00E63A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0210F5" w:rsidRDefault="00E53B3F"/>
    <w:p w:rsidR="00AA0C99" w:rsidRDefault="00AA0C99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:rsidR="00555EAB" w:rsidRDefault="00555EAB" w:rsidP="005E33DD">
      <w:pPr>
        <w:rPr>
          <w:b/>
        </w:rPr>
        <w:sectPr w:rsidR="00555EAB" w:rsidSect="008F7F5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E33DD" w:rsidRPr="003646C8" w:rsidRDefault="00630D9D">
      <w:pPr>
        <w:rPr>
          <w:rFonts w:ascii="Times New Roman" w:hAnsi="Times New Roman" w:cs="Times New Roman"/>
          <w:b/>
          <w:sz w:val="24"/>
          <w:szCs w:val="24"/>
        </w:rPr>
      </w:pPr>
      <w:r w:rsidRPr="00630D9D">
        <w:rPr>
          <w:rFonts w:ascii="Times New Roman" w:hAnsi="Times New Roman" w:cs="Times New Roman"/>
          <w:b/>
          <w:sz w:val="24"/>
          <w:szCs w:val="24"/>
        </w:rPr>
        <w:lastRenderedPageBreak/>
        <w:t>Prilog 1</w:t>
      </w:r>
    </w:p>
    <w:p w:rsidR="005E33DD" w:rsidRDefault="005E33DD">
      <w:pPr>
        <w:rPr>
          <w:b/>
        </w:rPr>
      </w:pPr>
    </w:p>
    <w:p w:rsidR="005E33DD" w:rsidRDefault="005E33DD">
      <w:pPr>
        <w:rPr>
          <w:b/>
        </w:rPr>
      </w:pPr>
    </w:p>
    <w:p w:rsidR="005E33DD" w:rsidRDefault="005E33DD">
      <w:pPr>
        <w:rPr>
          <w:b/>
        </w:rPr>
      </w:pPr>
    </w:p>
    <w:p w:rsidR="005E33DD" w:rsidRDefault="00E53B3F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775970</wp:posOffset>
            </wp:positionH>
            <wp:positionV relativeFrom="paragraph">
              <wp:posOffset>201930</wp:posOffset>
            </wp:positionV>
            <wp:extent cx="2994698" cy="1988820"/>
            <wp:effectExtent l="0" t="0" r="0" b="0"/>
            <wp:wrapNone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isspng-cloud-computing-free-content-clip-art-fog-cloud-cliparts-5aad86b24c78f2.595564251521321650313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4698" cy="1988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E33DD" w:rsidRDefault="00E53B3F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5127625</wp:posOffset>
            </wp:positionH>
            <wp:positionV relativeFrom="paragraph">
              <wp:posOffset>30480</wp:posOffset>
            </wp:positionV>
            <wp:extent cx="3488055" cy="3317762"/>
            <wp:effectExtent l="0" t="0" r="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isspng-rain-cloud-cartoon-clip-art-cartoon-rain-clouds-5aab1d635c1198.865806921521163619377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8055" cy="33177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E33DD" w:rsidRDefault="00630D9D">
      <w:pPr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kstni okvir 2" o:spid="_x0000_s1026" type="#_x0000_t202" style="position:absolute;margin-left:122.35pt;margin-top:10.5pt;width:131.4pt;height:110.6pt;z-index:251673600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" filled="f" stroked="f">
            <v:textbox style="mso-fit-shape-to-text:t">
              <w:txbxContent>
                <w:p w:rsidR="00000000" w:rsidRDefault="00630D9D">
                  <w:pPr>
                    <w:jc w:val="center"/>
                    <w:rPr>
                      <w:sz w:val="36"/>
                      <w:szCs w:val="36"/>
                    </w:rPr>
                  </w:pPr>
                  <w:r w:rsidRPr="00630D9D">
                    <w:rPr>
                      <w:sz w:val="36"/>
                      <w:szCs w:val="36"/>
                    </w:rPr>
                    <w:t>Dobar školski uspjeh u meni budi…</w:t>
                  </w:r>
                </w:p>
              </w:txbxContent>
            </v:textbox>
            <w10:wrap type="square"/>
          </v:shape>
        </w:pict>
      </w:r>
    </w:p>
    <w:p w:rsidR="005E33DD" w:rsidRDefault="00630D9D">
      <w:pPr>
        <w:rPr>
          <w:b/>
        </w:rPr>
      </w:pPr>
      <w:r>
        <w:rPr>
          <w:b/>
          <w:noProof/>
        </w:rPr>
        <w:pict>
          <v:shape id="_x0000_s1027" type="#_x0000_t202" style="position:absolute;margin-left:451.75pt;margin-top:.6pt;width:176.4pt;height:110.6pt;z-index:251675648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" filled="f" stroked="f">
            <v:textbox style="mso-fit-shape-to-text:t">
              <w:txbxContent>
                <w:p w:rsidR="00000000" w:rsidRDefault="00555EA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 xml:space="preserve">Školski neuspjeh </w:t>
                  </w:r>
                  <w:r w:rsidR="00630D9D" w:rsidRPr="00630D9D">
                    <w:rPr>
                      <w:sz w:val="36"/>
                      <w:szCs w:val="36"/>
                    </w:rPr>
                    <w:t>u meni budi…</w:t>
                  </w:r>
                </w:p>
              </w:txbxContent>
            </v:textbox>
            <w10:wrap type="square"/>
          </v:shape>
        </w:pict>
      </w:r>
    </w:p>
    <w:p w:rsidR="005E33DD" w:rsidRDefault="005E33DD">
      <w:pPr>
        <w:rPr>
          <w:b/>
        </w:rPr>
      </w:pPr>
    </w:p>
    <w:p w:rsidR="005E33DD" w:rsidRDefault="005E33DD">
      <w:pPr>
        <w:rPr>
          <w:b/>
        </w:rPr>
      </w:pPr>
    </w:p>
    <w:p w:rsidR="005E33DD" w:rsidRDefault="005E33DD">
      <w:pPr>
        <w:rPr>
          <w:b/>
        </w:rPr>
      </w:pPr>
    </w:p>
    <w:p w:rsidR="005E33DD" w:rsidRDefault="005E33DD">
      <w:pPr>
        <w:rPr>
          <w:b/>
        </w:rPr>
      </w:pPr>
    </w:p>
    <w:p w:rsidR="005E33DD" w:rsidRDefault="005E33DD">
      <w:pPr>
        <w:rPr>
          <w:b/>
        </w:rPr>
      </w:pPr>
    </w:p>
    <w:p w:rsidR="005E33DD" w:rsidRDefault="005E33DD">
      <w:pPr>
        <w:rPr>
          <w:b/>
        </w:rPr>
      </w:pPr>
    </w:p>
    <w:p w:rsidR="005E33DD" w:rsidRDefault="005E33DD">
      <w:pPr>
        <w:rPr>
          <w:b/>
        </w:rPr>
      </w:pPr>
    </w:p>
    <w:p w:rsidR="005E33DD" w:rsidRDefault="005E33DD">
      <w:pPr>
        <w:rPr>
          <w:b/>
        </w:rPr>
      </w:pPr>
    </w:p>
    <w:p w:rsidR="005E33DD" w:rsidRDefault="005E33DD">
      <w:pPr>
        <w:rPr>
          <w:b/>
        </w:rPr>
      </w:pPr>
    </w:p>
    <w:p w:rsidR="005E33DD" w:rsidRDefault="005E33DD">
      <w:pPr>
        <w:rPr>
          <w:b/>
        </w:rPr>
      </w:pPr>
    </w:p>
    <w:p w:rsidR="00555EAB" w:rsidRDefault="00555EAB">
      <w:pPr>
        <w:rPr>
          <w:b/>
        </w:rPr>
      </w:pPr>
    </w:p>
    <w:p w:rsidR="00555EAB" w:rsidRDefault="00555EAB" w:rsidP="005E33DD">
      <w:pPr>
        <w:rPr>
          <w:b/>
        </w:rPr>
        <w:sectPr w:rsidR="00555EAB" w:rsidSect="00555EAB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3646C8" w:rsidRDefault="00630D9D">
      <w:pPr>
        <w:rPr>
          <w:rFonts w:ascii="Times New Roman" w:hAnsi="Times New Roman" w:cs="Times New Roman"/>
          <w:b/>
          <w:sz w:val="24"/>
          <w:szCs w:val="24"/>
        </w:rPr>
      </w:pPr>
      <w:r w:rsidRPr="00630D9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Prilog 2 </w:t>
      </w:r>
    </w:p>
    <w:p w:rsidR="003646C8" w:rsidRPr="003646C8" w:rsidRDefault="00630D9D">
      <w:pPr>
        <w:rPr>
          <w:rFonts w:ascii="Times New Roman" w:hAnsi="Times New Roman" w:cs="Times New Roman"/>
          <w:sz w:val="24"/>
          <w:szCs w:val="24"/>
        </w:rPr>
      </w:pPr>
      <w:r w:rsidRPr="00630D9D">
        <w:rPr>
          <w:rFonts w:ascii="Times New Roman" w:hAnsi="Times New Roman" w:cs="Times New Roman"/>
          <w:sz w:val="24"/>
          <w:szCs w:val="24"/>
        </w:rPr>
        <w:t>Preporuka pozadinske glazbe za opuštanje</w:t>
      </w:r>
      <w:r w:rsidR="00E63AEA">
        <w:rPr>
          <w:rFonts w:ascii="Times New Roman" w:hAnsi="Times New Roman" w:cs="Times New Roman"/>
          <w:sz w:val="24"/>
          <w:szCs w:val="24"/>
        </w:rPr>
        <w:t>:</w:t>
      </w:r>
    </w:p>
    <w:p w:rsidR="00E04908" w:rsidRPr="00792F15" w:rsidRDefault="00630D9D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Pr="00630D9D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https://www.youtube.com/watch?v=chTETU1KfSg</w:t>
        </w:r>
      </w:hyperlink>
      <w:r w:rsidRPr="00630D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4908" w:rsidRDefault="00630D9D">
      <w:pPr>
        <w:rPr>
          <w:rFonts w:ascii="Times New Roman" w:hAnsi="Times New Roman" w:cs="Times New Roman"/>
          <w:sz w:val="24"/>
          <w:szCs w:val="24"/>
        </w:rPr>
      </w:pPr>
      <w:hyperlink r:id="rId9" w:history="1">
        <w:r w:rsidRPr="00630D9D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https://www.youtube.com/watch?v=Rm-2gKAvnZY</w:t>
        </w:r>
      </w:hyperlink>
      <w:r w:rsidRPr="00630D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46C8" w:rsidRPr="00792F15" w:rsidRDefault="003646C8">
      <w:pPr>
        <w:rPr>
          <w:rFonts w:ascii="Times New Roman" w:hAnsi="Times New Roman" w:cs="Times New Roman"/>
          <w:sz w:val="24"/>
          <w:szCs w:val="24"/>
        </w:rPr>
      </w:pPr>
    </w:p>
    <w:p w:rsidR="00792F15" w:rsidRPr="003646C8" w:rsidRDefault="00630D9D">
      <w:pPr>
        <w:rPr>
          <w:rFonts w:ascii="Times New Roman" w:hAnsi="Times New Roman" w:cs="Times New Roman"/>
          <w:b/>
          <w:sz w:val="24"/>
          <w:szCs w:val="24"/>
        </w:rPr>
      </w:pPr>
      <w:r w:rsidRPr="00630D9D">
        <w:rPr>
          <w:rFonts w:ascii="Times New Roman" w:hAnsi="Times New Roman" w:cs="Times New Roman"/>
          <w:b/>
          <w:sz w:val="24"/>
          <w:szCs w:val="24"/>
        </w:rPr>
        <w:t>Prilog 3</w:t>
      </w:r>
    </w:p>
    <w:p w:rsidR="00000000" w:rsidRDefault="00630D9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0D9D">
        <w:rPr>
          <w:rFonts w:ascii="Times New Roman" w:hAnsi="Times New Roman" w:cs="Times New Roman"/>
          <w:sz w:val="24"/>
          <w:szCs w:val="24"/>
        </w:rPr>
        <w:t>Zamisli da se nalaziš na prostranoj livadi.</w:t>
      </w:r>
    </w:p>
    <w:p w:rsidR="00000000" w:rsidRDefault="00630D9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0D9D">
        <w:rPr>
          <w:rFonts w:ascii="Times New Roman" w:hAnsi="Times New Roman" w:cs="Times New Roman"/>
          <w:sz w:val="24"/>
          <w:szCs w:val="24"/>
        </w:rPr>
        <w:t xml:space="preserve">Izuj se i skini čarape. Pokušaj osjetiti travke pod stopalima. Duboko udahni. Pokušaj razabrati mirise koje osjećaš. Sada promotri boje oko sebe. Poslušaj zvukove koje čuješ. </w:t>
      </w:r>
    </w:p>
    <w:p w:rsidR="00C41BCF" w:rsidRDefault="00C41BCF" w:rsidP="00C41B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Iznad tebe </w:t>
      </w:r>
      <w:del w:id="6" w:author="sk-mpovalec" w:date="2021-09-27T14:42:00Z">
        <w:r w:rsidDel="00223471">
          <w:rPr>
            <w:rFonts w:ascii="Times New Roman" w:hAnsi="Times New Roman" w:cs="Times New Roman"/>
            <w:sz w:val="24"/>
            <w:szCs w:val="24"/>
          </w:rPr>
          <w:delText xml:space="preserve">se </w:delText>
        </w:r>
      </w:del>
      <w:r>
        <w:rPr>
          <w:rFonts w:ascii="Times New Roman" w:hAnsi="Times New Roman" w:cs="Times New Roman"/>
          <w:sz w:val="24"/>
          <w:szCs w:val="24"/>
        </w:rPr>
        <w:t>p</w:t>
      </w:r>
      <w:r w:rsidR="00630D9D" w:rsidRPr="00630D9D">
        <w:rPr>
          <w:rFonts w:ascii="Times New Roman" w:hAnsi="Times New Roman" w:cs="Times New Roman"/>
          <w:sz w:val="24"/>
          <w:szCs w:val="24"/>
        </w:rPr>
        <w:t xml:space="preserve">ojavljuje </w:t>
      </w:r>
      <w:ins w:id="7" w:author="sk-mpovalec" w:date="2021-09-27T14:42:00Z">
        <w:r w:rsidR="00223471">
          <w:rPr>
            <w:rFonts w:ascii="Times New Roman" w:hAnsi="Times New Roman" w:cs="Times New Roman"/>
            <w:sz w:val="24"/>
            <w:szCs w:val="24"/>
          </w:rPr>
          <w:t xml:space="preserve">se </w:t>
        </w:r>
      </w:ins>
      <w:r w:rsidR="00630D9D" w:rsidRPr="00630D9D">
        <w:rPr>
          <w:rFonts w:ascii="Times New Roman" w:hAnsi="Times New Roman" w:cs="Times New Roman"/>
          <w:sz w:val="24"/>
          <w:szCs w:val="24"/>
        </w:rPr>
        <w:t xml:space="preserve">maleni </w:t>
      </w:r>
      <w:r w:rsidRPr="00792F15">
        <w:rPr>
          <w:rFonts w:ascii="Times New Roman" w:hAnsi="Times New Roman" w:cs="Times New Roman"/>
          <w:sz w:val="24"/>
          <w:szCs w:val="24"/>
        </w:rPr>
        <w:t>oblačić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0D9D" w:rsidRPr="00630D9D">
        <w:rPr>
          <w:rFonts w:ascii="Times New Roman" w:hAnsi="Times New Roman" w:cs="Times New Roman"/>
          <w:sz w:val="24"/>
          <w:szCs w:val="24"/>
        </w:rPr>
        <w:t xml:space="preserve">iz kojega polagano pada kiša. Prisjeti se svega što te zabrinjava vezano uz školu i zamisli kako svaka kap koja padne na tebe </w:t>
      </w:r>
      <w:r>
        <w:rPr>
          <w:rFonts w:ascii="Times New Roman" w:hAnsi="Times New Roman" w:cs="Times New Roman"/>
          <w:sz w:val="24"/>
          <w:szCs w:val="24"/>
        </w:rPr>
        <w:t>ispire svaku tvoju brigu i neugodan</w:t>
      </w:r>
      <w:r w:rsidR="00630D9D" w:rsidRPr="00630D9D">
        <w:rPr>
          <w:rFonts w:ascii="Times New Roman" w:hAnsi="Times New Roman" w:cs="Times New Roman"/>
          <w:sz w:val="24"/>
          <w:szCs w:val="24"/>
        </w:rPr>
        <w:t xml:space="preserve"> osjećaj. Duboko udahni i raširi ruke neka što više kapi ispere težinu s tvojih ramena. Još jednom duboko udahni. Opusti se. Nastavi duboko disati</w:t>
      </w:r>
      <w:del w:id="8" w:author="sk-mpovalec" w:date="2021-09-27T14:42:00Z">
        <w:r w:rsidDel="00223471">
          <w:rPr>
            <w:rFonts w:ascii="Times New Roman" w:hAnsi="Times New Roman" w:cs="Times New Roman"/>
            <w:sz w:val="24"/>
            <w:szCs w:val="24"/>
          </w:rPr>
          <w:delText>.</w:delText>
        </w:r>
      </w:del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630D9D" w:rsidRPr="00630D9D">
        <w:rPr>
          <w:rFonts w:ascii="Times New Roman" w:hAnsi="Times New Roman" w:cs="Times New Roman"/>
          <w:i/>
          <w:sz w:val="24"/>
          <w:szCs w:val="24"/>
        </w:rPr>
        <w:t xml:space="preserve">pauza od </w:t>
      </w:r>
      <w:r w:rsidR="003646C8" w:rsidRPr="00C41BCF">
        <w:rPr>
          <w:rFonts w:ascii="Times New Roman" w:hAnsi="Times New Roman" w:cs="Times New Roman"/>
          <w:i/>
          <w:sz w:val="24"/>
          <w:szCs w:val="24"/>
        </w:rPr>
        <w:t>desetak</w:t>
      </w:r>
      <w:r w:rsidR="00630D9D" w:rsidRPr="00630D9D">
        <w:rPr>
          <w:rFonts w:ascii="Times New Roman" w:hAnsi="Times New Roman" w:cs="Times New Roman"/>
          <w:i/>
          <w:sz w:val="24"/>
          <w:szCs w:val="24"/>
        </w:rPr>
        <w:t xml:space="preserve"> sekundi</w:t>
      </w:r>
      <w:ins w:id="9" w:author="sk-mpovalec" w:date="2021-09-27T14:42:00Z">
        <w:r w:rsidR="00223471">
          <w:rPr>
            <w:rFonts w:ascii="Times New Roman" w:hAnsi="Times New Roman" w:cs="Times New Roman"/>
            <w:sz w:val="24"/>
            <w:szCs w:val="24"/>
          </w:rPr>
          <w:t>).</w:t>
        </w:r>
      </w:ins>
      <w:del w:id="10" w:author="sk-mpovalec" w:date="2021-09-27T14:42:00Z">
        <w:r w:rsidR="00630D9D" w:rsidRPr="00630D9D" w:rsidDel="00223471">
          <w:rPr>
            <w:rFonts w:ascii="Times New Roman" w:hAnsi="Times New Roman" w:cs="Times New Roman"/>
            <w:sz w:val="24"/>
            <w:szCs w:val="24"/>
          </w:rPr>
          <w:delText>)</w:delText>
        </w:r>
      </w:del>
      <w:r w:rsidR="00630D9D" w:rsidRPr="00630D9D">
        <w:rPr>
          <w:rFonts w:ascii="Times New Roman" w:hAnsi="Times New Roman" w:cs="Times New Roman"/>
          <w:sz w:val="24"/>
          <w:szCs w:val="24"/>
        </w:rPr>
        <w:t xml:space="preserve"> Iznad tebe </w:t>
      </w:r>
      <w:del w:id="11" w:author="sk-mpovalec" w:date="2021-09-27T14:42:00Z">
        <w:r w:rsidR="00630D9D" w:rsidRPr="00630D9D" w:rsidDel="00223471">
          <w:rPr>
            <w:rFonts w:ascii="Times New Roman" w:hAnsi="Times New Roman" w:cs="Times New Roman"/>
            <w:sz w:val="24"/>
            <w:szCs w:val="24"/>
          </w:rPr>
          <w:delText xml:space="preserve">se </w:delText>
        </w:r>
      </w:del>
      <w:r w:rsidR="00630D9D" w:rsidRPr="00630D9D">
        <w:rPr>
          <w:rFonts w:ascii="Times New Roman" w:hAnsi="Times New Roman" w:cs="Times New Roman"/>
          <w:sz w:val="24"/>
          <w:szCs w:val="24"/>
        </w:rPr>
        <w:t xml:space="preserve">pojavljuje </w:t>
      </w:r>
      <w:ins w:id="12" w:author="sk-mpovalec" w:date="2021-09-27T14:42:00Z">
        <w:r w:rsidR="00223471">
          <w:rPr>
            <w:rFonts w:ascii="Times New Roman" w:hAnsi="Times New Roman" w:cs="Times New Roman"/>
            <w:sz w:val="24"/>
            <w:szCs w:val="24"/>
          </w:rPr>
          <w:t xml:space="preserve">se </w:t>
        </w:r>
      </w:ins>
      <w:r w:rsidR="00630D9D" w:rsidRPr="00630D9D">
        <w:rPr>
          <w:rFonts w:ascii="Times New Roman" w:hAnsi="Times New Roman" w:cs="Times New Roman"/>
          <w:sz w:val="24"/>
          <w:szCs w:val="24"/>
        </w:rPr>
        <w:t xml:space="preserve">drugi oblak kroz koji prolaze zrake topline i onih </w:t>
      </w:r>
      <w:r w:rsidRPr="00792F15">
        <w:rPr>
          <w:rFonts w:ascii="Times New Roman" w:hAnsi="Times New Roman" w:cs="Times New Roman"/>
          <w:sz w:val="24"/>
          <w:szCs w:val="24"/>
        </w:rPr>
        <w:t>osjećaja</w:t>
      </w:r>
      <w:r w:rsidR="00630D9D" w:rsidRPr="00630D9D">
        <w:rPr>
          <w:rFonts w:ascii="Times New Roman" w:hAnsi="Times New Roman" w:cs="Times New Roman"/>
          <w:sz w:val="24"/>
          <w:szCs w:val="24"/>
        </w:rPr>
        <w:t xml:space="preserve"> koji su tebi ugodni, okreni svoje lice prema suncu i dopusti da te umije svojim pozitivnim </w:t>
      </w:r>
      <w:r w:rsidRPr="00792F15">
        <w:rPr>
          <w:rFonts w:ascii="Times New Roman" w:hAnsi="Times New Roman" w:cs="Times New Roman"/>
          <w:sz w:val="24"/>
          <w:szCs w:val="24"/>
        </w:rPr>
        <w:t>osjećajima</w:t>
      </w:r>
      <w:r w:rsidR="00630D9D" w:rsidRPr="00630D9D">
        <w:rPr>
          <w:rFonts w:ascii="Times New Roman" w:hAnsi="Times New Roman" w:cs="Times New Roman"/>
          <w:sz w:val="24"/>
          <w:szCs w:val="24"/>
        </w:rPr>
        <w:t>. Duboko udahni i upij pozitivne osjećaje koji ti dolaze. Opusti se i duboko diši</w:t>
      </w:r>
      <w:del w:id="13" w:author="sk-mpovalec" w:date="2021-09-27T14:42:00Z">
        <w:r w:rsidR="00630D9D" w:rsidRPr="00630D9D" w:rsidDel="00223471">
          <w:rPr>
            <w:rFonts w:ascii="Times New Roman" w:hAnsi="Times New Roman" w:cs="Times New Roman"/>
            <w:sz w:val="24"/>
            <w:szCs w:val="24"/>
          </w:rPr>
          <w:delText>.</w:delText>
        </w:r>
      </w:del>
      <w:r w:rsidR="00630D9D" w:rsidRPr="00630D9D">
        <w:rPr>
          <w:rFonts w:ascii="Times New Roman" w:hAnsi="Times New Roman" w:cs="Times New Roman"/>
          <w:sz w:val="24"/>
          <w:szCs w:val="24"/>
        </w:rPr>
        <w:t xml:space="preserve"> (</w:t>
      </w:r>
      <w:r w:rsidR="00630D9D" w:rsidRPr="00630D9D">
        <w:rPr>
          <w:rFonts w:ascii="Times New Roman" w:hAnsi="Times New Roman" w:cs="Times New Roman"/>
          <w:i/>
          <w:sz w:val="24"/>
          <w:szCs w:val="24"/>
        </w:rPr>
        <w:t>nakon 15-ak sekundi</w:t>
      </w:r>
      <w:r w:rsidR="00630D9D" w:rsidRPr="00630D9D">
        <w:rPr>
          <w:rFonts w:ascii="Times New Roman" w:hAnsi="Times New Roman" w:cs="Times New Roman"/>
          <w:sz w:val="24"/>
          <w:szCs w:val="24"/>
        </w:rPr>
        <w:t>)</w:t>
      </w:r>
      <w:ins w:id="14" w:author="sk-mpovalec" w:date="2021-09-27T14:42:00Z">
        <w:r w:rsidR="00223471">
          <w:rPr>
            <w:rFonts w:ascii="Times New Roman" w:hAnsi="Times New Roman" w:cs="Times New Roman"/>
            <w:sz w:val="24"/>
            <w:szCs w:val="24"/>
          </w:rPr>
          <w:t>.</w:t>
        </w:r>
      </w:ins>
      <w:r w:rsidR="00630D9D" w:rsidRPr="00630D9D">
        <w:rPr>
          <w:rFonts w:ascii="Times New Roman" w:hAnsi="Times New Roman" w:cs="Times New Roman"/>
          <w:sz w:val="24"/>
          <w:szCs w:val="24"/>
        </w:rPr>
        <w:t xml:space="preserve"> Možete polako otvoriti oči. </w:t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00000" w:rsidRDefault="00630D9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30D9D">
        <w:rPr>
          <w:rFonts w:ascii="Times New Roman" w:hAnsi="Times New Roman" w:cs="Times New Roman"/>
          <w:b/>
          <w:sz w:val="24"/>
          <w:szCs w:val="24"/>
        </w:rPr>
        <w:lastRenderedPageBreak/>
        <w:t>Prilog 4</w:t>
      </w:r>
    </w:p>
    <w:p w:rsidR="00000000" w:rsidRDefault="00C41B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Zaokruži </w:t>
      </w:r>
      <w:r w:rsidR="003646C8">
        <w:rPr>
          <w:rFonts w:ascii="Times New Roman" w:hAnsi="Times New Roman" w:cs="Times New Roman"/>
          <w:sz w:val="24"/>
          <w:szCs w:val="24"/>
        </w:rPr>
        <w:t>emoji</w:t>
      </w:r>
      <w:r>
        <w:rPr>
          <w:rFonts w:ascii="Times New Roman" w:hAnsi="Times New Roman" w:cs="Times New Roman"/>
          <w:sz w:val="24"/>
          <w:szCs w:val="24"/>
        </w:rPr>
        <w:t xml:space="preserve"> koji te najviše opisuje nakon aktivnosti opuštanja?</w:t>
      </w:r>
    </w:p>
    <w:tbl>
      <w:tblPr>
        <w:tblStyle w:val="TableGrid"/>
        <w:tblpPr w:leftFromText="180" w:rightFromText="180" w:vertAnchor="text" w:horzAnchor="margin" w:tblpY="3"/>
        <w:tblW w:w="0" w:type="auto"/>
        <w:tblLook w:val="04A0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3646C8" w:rsidTr="003646C8">
        <w:trPr>
          <w:trHeight w:val="966"/>
        </w:trPr>
        <w:tc>
          <w:tcPr>
            <w:tcW w:w="1132" w:type="dxa"/>
          </w:tcPr>
          <w:p w:rsid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84864" behindDoc="1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3175</wp:posOffset>
                  </wp:positionV>
                  <wp:extent cx="548640" cy="524873"/>
                  <wp:effectExtent l="0" t="0" r="3810" b="8890"/>
                  <wp:wrapNone/>
                  <wp:docPr id="17" name="Slika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isspng-iphone-emoji-hug-text-messaging-emoji-5abb3457970867.5308845015222180716186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524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2" w:type="dxa"/>
          </w:tcPr>
          <w:p w:rsid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83840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524510" cy="524510"/>
                  <wp:effectExtent l="0" t="0" r="8890" b="8890"/>
                  <wp:wrapNone/>
                  <wp:docPr id="18" name="Slika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isspng-emoji-emoticon-blushing-smiley-text-messaging-emoji-5abb336d8f3276.9892192715222178375865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524510" cy="52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82816" behindDoc="1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3175</wp:posOffset>
                  </wp:positionV>
                  <wp:extent cx="525780" cy="525780"/>
                  <wp:effectExtent l="0" t="0" r="7620" b="7620"/>
                  <wp:wrapNone/>
                  <wp:docPr id="19" name="Slika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5a37513a968d34.6833064315135747146167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81792" behindDoc="1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20" name="Slika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kisspng-emoji-iphone-emoticon-sadness-text-messaging-5af3a403a6e556.1030804415259166756836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80768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21" name="Slika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kisspng-emoji-smirk-face-smile-emoticon-lost-expression-5a703dd6956ed2.799409081517305302612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22" name="Slika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kisspng-iphone-emoji-sadness-smiley-emoticon-emoji-face-5ac2d69439f454.9513551715227183562374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23" name="Slika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kisspng-face-with-tears-of-joy-emoji-emoticon-anger-smiley-sad-emoji-5ac74d3edc3da4.6187240315230108789021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3175</wp:posOffset>
                  </wp:positionV>
                  <wp:extent cx="487680" cy="487680"/>
                  <wp:effectExtent l="0" t="0" r="7620" b="7620"/>
                  <wp:wrapNone/>
                  <wp:docPr id="24" name="Slika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transparent-emoji-t-shirt-emoji-flashcard-5ed0dfffb114f7.0288666515907471357253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" cy="48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00000" w:rsidRDefault="00E53B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646C8" w:rsidRPr="003646C8" w:rsidRDefault="003646C8" w:rsidP="003646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646C8">
        <w:rPr>
          <w:rFonts w:ascii="Times New Roman" w:hAnsi="Times New Roman" w:cs="Times New Roman"/>
          <w:sz w:val="24"/>
          <w:szCs w:val="24"/>
        </w:rPr>
        <w:t xml:space="preserve">Zaokruži </w:t>
      </w:r>
      <w:r>
        <w:rPr>
          <w:rFonts w:ascii="Times New Roman" w:hAnsi="Times New Roman" w:cs="Times New Roman"/>
          <w:sz w:val="24"/>
          <w:szCs w:val="24"/>
        </w:rPr>
        <w:t xml:space="preserve">emoji </w:t>
      </w:r>
      <w:r w:rsidRPr="003646C8">
        <w:rPr>
          <w:rFonts w:ascii="Times New Roman" w:hAnsi="Times New Roman" w:cs="Times New Roman"/>
          <w:sz w:val="24"/>
          <w:szCs w:val="24"/>
        </w:rPr>
        <w:t>koji te najviše opisuje nakon aktivnosti opuštanja?</w:t>
      </w:r>
    </w:p>
    <w:tbl>
      <w:tblPr>
        <w:tblStyle w:val="TableGrid"/>
        <w:tblpPr w:leftFromText="180" w:rightFromText="180" w:vertAnchor="text" w:horzAnchor="margin" w:tblpY="3"/>
        <w:tblW w:w="0" w:type="auto"/>
        <w:tblLook w:val="04A0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3646C8" w:rsidRPr="003646C8" w:rsidTr="00E341E7">
        <w:trPr>
          <w:trHeight w:val="966"/>
        </w:trPr>
        <w:tc>
          <w:tcPr>
            <w:tcW w:w="1132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94080" behindDoc="1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3175</wp:posOffset>
                  </wp:positionV>
                  <wp:extent cx="548640" cy="524873"/>
                  <wp:effectExtent l="0" t="0" r="3810" b="8890"/>
                  <wp:wrapNone/>
                  <wp:docPr id="25" name="Slika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isspng-iphone-emoji-hug-text-messaging-emoji-5abb3457970867.5308845015222180716186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524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2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93056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524510" cy="524510"/>
                  <wp:effectExtent l="0" t="0" r="8890" b="8890"/>
                  <wp:wrapNone/>
                  <wp:docPr id="26" name="Slika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isspng-emoji-emoticon-blushing-smiley-text-messaging-emoji-5abb336d8f3276.9892192715222178375865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524510" cy="52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92032" behindDoc="1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3175</wp:posOffset>
                  </wp:positionV>
                  <wp:extent cx="525780" cy="525780"/>
                  <wp:effectExtent l="0" t="0" r="7620" b="7620"/>
                  <wp:wrapNone/>
                  <wp:docPr id="27" name="Slika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5a37513a968d34.6833064315135747146167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91008" behindDoc="1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28" name="Slika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kisspng-emoji-iphone-emoticon-sadness-text-messaging-5af3a403a6e556.1030804415259166756836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89984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29" name="Slika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kisspng-emoji-smirk-face-smile-emoticon-lost-expression-5a703dd6956ed2.799409081517305302612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88960" behindDoc="1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30" name="Slika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kisspng-iphone-emoji-sadness-smiley-emoticon-emoji-face-5ac2d69439f454.9513551715227183562374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87936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31" name="Slika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kisspng-face-with-tears-of-joy-emoji-emoticon-anger-smiley-sad-emoji-5ac74d3edc3da4.6187240315230108789021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86912" behindDoc="1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3175</wp:posOffset>
                  </wp:positionV>
                  <wp:extent cx="487680" cy="487680"/>
                  <wp:effectExtent l="0" t="0" r="7620" b="7620"/>
                  <wp:wrapNone/>
                  <wp:docPr id="32" name="Slika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transparent-emoji-t-shirt-emoji-flashcard-5ed0dfffb114f7.0288666515907471357253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" cy="48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00000" w:rsidRDefault="00E53B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3646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646C8">
        <w:rPr>
          <w:rFonts w:ascii="Times New Roman" w:hAnsi="Times New Roman" w:cs="Times New Roman"/>
          <w:sz w:val="24"/>
          <w:szCs w:val="24"/>
        </w:rPr>
        <w:t>Zaokruži emoji koji te najviše opisuje nakon aktivnosti opuštanja?</w:t>
      </w:r>
    </w:p>
    <w:tbl>
      <w:tblPr>
        <w:tblStyle w:val="TableGrid"/>
        <w:tblpPr w:leftFromText="180" w:rightFromText="180" w:vertAnchor="text" w:horzAnchor="margin" w:tblpY="3"/>
        <w:tblW w:w="0" w:type="auto"/>
        <w:tblLook w:val="04A0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3646C8" w:rsidRPr="003646C8" w:rsidTr="00E341E7">
        <w:trPr>
          <w:trHeight w:val="966"/>
        </w:trPr>
        <w:tc>
          <w:tcPr>
            <w:tcW w:w="1132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03296" behindDoc="1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3175</wp:posOffset>
                  </wp:positionV>
                  <wp:extent cx="548640" cy="524873"/>
                  <wp:effectExtent l="0" t="0" r="3810" b="8890"/>
                  <wp:wrapNone/>
                  <wp:docPr id="33" name="Slika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isspng-iphone-emoji-hug-text-messaging-emoji-5abb3457970867.5308845015222180716186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524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2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02272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524510" cy="524510"/>
                  <wp:effectExtent l="0" t="0" r="8890" b="8890"/>
                  <wp:wrapNone/>
                  <wp:docPr id="34" name="Slika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isspng-emoji-emoticon-blushing-smiley-text-messaging-emoji-5abb336d8f3276.9892192715222178375865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524510" cy="52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01248" behindDoc="1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3175</wp:posOffset>
                  </wp:positionV>
                  <wp:extent cx="525780" cy="525780"/>
                  <wp:effectExtent l="0" t="0" r="7620" b="7620"/>
                  <wp:wrapNone/>
                  <wp:docPr id="35" name="Slika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5a37513a968d34.6833064315135747146167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00224" behindDoc="1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36" name="Slika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kisspng-emoji-iphone-emoticon-sadness-text-messaging-5af3a403a6e556.1030804415259166756836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99200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37" name="Slika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kisspng-emoji-smirk-face-smile-emoticon-lost-expression-5a703dd6956ed2.799409081517305302612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98176" behindDoc="1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38" name="Slika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kisspng-iphone-emoji-sadness-smiley-emoticon-emoji-face-5ac2d69439f454.9513551715227183562374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97152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39" name="Slika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kisspng-face-with-tears-of-joy-emoji-emoticon-anger-smiley-sad-emoji-5ac74d3edc3da4.6187240315230108789021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96128" behindDoc="1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3175</wp:posOffset>
                  </wp:positionV>
                  <wp:extent cx="487680" cy="487680"/>
                  <wp:effectExtent l="0" t="0" r="7620" b="7620"/>
                  <wp:wrapNone/>
                  <wp:docPr id="40" name="Slika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transparent-emoji-t-shirt-emoji-flashcard-5ed0dfffb114f7.0288666515907471357253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" cy="48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00000" w:rsidRDefault="00E53B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3646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646C8">
        <w:rPr>
          <w:rFonts w:ascii="Times New Roman" w:hAnsi="Times New Roman" w:cs="Times New Roman"/>
          <w:sz w:val="24"/>
          <w:szCs w:val="24"/>
        </w:rPr>
        <w:t>Zaokruži emoji koji te najviše opisuje nakon aktivnosti opuštanja?</w:t>
      </w:r>
    </w:p>
    <w:tbl>
      <w:tblPr>
        <w:tblStyle w:val="TableGrid"/>
        <w:tblpPr w:leftFromText="180" w:rightFromText="180" w:vertAnchor="text" w:horzAnchor="margin" w:tblpY="3"/>
        <w:tblW w:w="0" w:type="auto"/>
        <w:tblLook w:val="04A0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3646C8" w:rsidRPr="003646C8" w:rsidTr="00E341E7">
        <w:trPr>
          <w:trHeight w:val="966"/>
        </w:trPr>
        <w:tc>
          <w:tcPr>
            <w:tcW w:w="1132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12512" behindDoc="1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3175</wp:posOffset>
                  </wp:positionV>
                  <wp:extent cx="548640" cy="524873"/>
                  <wp:effectExtent l="0" t="0" r="3810" b="8890"/>
                  <wp:wrapNone/>
                  <wp:docPr id="41" name="Slika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isspng-iphone-emoji-hug-text-messaging-emoji-5abb3457970867.5308845015222180716186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524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2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11488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524510" cy="524510"/>
                  <wp:effectExtent l="0" t="0" r="8890" b="8890"/>
                  <wp:wrapNone/>
                  <wp:docPr id="42" name="Slika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isspng-emoji-emoticon-blushing-smiley-text-messaging-emoji-5abb336d8f3276.9892192715222178375865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524510" cy="52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10464" behindDoc="1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3175</wp:posOffset>
                  </wp:positionV>
                  <wp:extent cx="525780" cy="525780"/>
                  <wp:effectExtent l="0" t="0" r="7620" b="7620"/>
                  <wp:wrapNone/>
                  <wp:docPr id="43" name="Slika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5a37513a968d34.6833064315135747146167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09440" behindDoc="1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44" name="Slika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kisspng-emoji-iphone-emoticon-sadness-text-messaging-5af3a403a6e556.1030804415259166756836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08416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45" name="Slika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kisspng-emoji-smirk-face-smile-emoticon-lost-expression-5a703dd6956ed2.799409081517305302612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07392" behindDoc="1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46" name="Slika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kisspng-iphone-emoji-sadness-smiley-emoticon-emoji-face-5ac2d69439f454.9513551715227183562374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06368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47" name="Slika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kisspng-face-with-tears-of-joy-emoji-emoticon-anger-smiley-sad-emoji-5ac74d3edc3da4.6187240315230108789021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05344" behindDoc="1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3175</wp:posOffset>
                  </wp:positionV>
                  <wp:extent cx="487680" cy="487680"/>
                  <wp:effectExtent l="0" t="0" r="7620" b="7620"/>
                  <wp:wrapNone/>
                  <wp:docPr id="48" name="Slika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transparent-emoji-t-shirt-emoji-flashcard-5ed0dfffb114f7.0288666515907471357253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" cy="48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00000" w:rsidRDefault="00E53B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646C8" w:rsidRPr="003646C8" w:rsidDel="00223471" w:rsidRDefault="003646C8" w:rsidP="003646C8">
      <w:pPr>
        <w:spacing w:line="360" w:lineRule="auto"/>
        <w:rPr>
          <w:del w:id="15" w:author="sk-mpovalec" w:date="2021-09-27T14:43:00Z"/>
          <w:rFonts w:ascii="Times New Roman" w:hAnsi="Times New Roman" w:cs="Times New Roman"/>
          <w:sz w:val="24"/>
          <w:szCs w:val="24"/>
        </w:rPr>
      </w:pPr>
      <w:r w:rsidRPr="003646C8">
        <w:rPr>
          <w:rFonts w:ascii="Times New Roman" w:hAnsi="Times New Roman" w:cs="Times New Roman"/>
          <w:sz w:val="24"/>
          <w:szCs w:val="24"/>
        </w:rPr>
        <w:t>Zaokruži emoji koji te najviše opisuje nakon aktivnosti opuštanja?</w:t>
      </w:r>
    </w:p>
    <w:p w:rsidR="00000000" w:rsidRDefault="00E53B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3"/>
        <w:tblW w:w="0" w:type="auto"/>
        <w:tblLook w:val="04A0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3646C8" w:rsidRPr="003646C8" w:rsidTr="00E341E7">
        <w:trPr>
          <w:trHeight w:val="966"/>
        </w:trPr>
        <w:tc>
          <w:tcPr>
            <w:tcW w:w="1132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21728" behindDoc="1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3175</wp:posOffset>
                  </wp:positionV>
                  <wp:extent cx="548640" cy="524873"/>
                  <wp:effectExtent l="0" t="0" r="3810" b="8890"/>
                  <wp:wrapNone/>
                  <wp:docPr id="49" name="Slika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isspng-iphone-emoji-hug-text-messaging-emoji-5abb3457970867.5308845015222180716186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524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2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20704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524510" cy="524510"/>
                  <wp:effectExtent l="0" t="0" r="8890" b="8890"/>
                  <wp:wrapNone/>
                  <wp:docPr id="50" name="Slika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isspng-emoji-emoticon-blushing-smiley-text-messaging-emoji-5abb336d8f3276.9892192715222178375865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524510" cy="52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19680" behindDoc="1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3175</wp:posOffset>
                  </wp:positionV>
                  <wp:extent cx="525780" cy="525780"/>
                  <wp:effectExtent l="0" t="0" r="7620" b="7620"/>
                  <wp:wrapNone/>
                  <wp:docPr id="51" name="Slika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5a37513a968d34.6833064315135747146167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18656" behindDoc="1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52" name="Slika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kisspng-emoji-iphone-emoticon-sadness-text-messaging-5af3a403a6e556.1030804415259166756836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17632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53" name="Slika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kisspng-emoji-smirk-face-smile-emoticon-lost-expression-5a703dd6956ed2.799409081517305302612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16608" behindDoc="1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54" name="Slika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kisspng-iphone-emoji-sadness-smiley-emoticon-emoji-face-5ac2d69439f454.9513551715227183562374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15584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55" name="Slika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kisspng-face-with-tears-of-joy-emoji-emoticon-anger-smiley-sad-emoji-5ac74d3edc3da4.6187240315230108789021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14560" behindDoc="1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3175</wp:posOffset>
                  </wp:positionV>
                  <wp:extent cx="487680" cy="487680"/>
                  <wp:effectExtent l="0" t="0" r="7620" b="7620"/>
                  <wp:wrapNone/>
                  <wp:docPr id="56" name="Slika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transparent-emoji-t-shirt-emoji-flashcard-5ed0dfffb114f7.0288666515907471357253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" cy="48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00000" w:rsidRDefault="00E53B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646C8" w:rsidRPr="003646C8" w:rsidRDefault="003646C8" w:rsidP="003646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646C8">
        <w:rPr>
          <w:rFonts w:ascii="Times New Roman" w:hAnsi="Times New Roman" w:cs="Times New Roman"/>
          <w:sz w:val="24"/>
          <w:szCs w:val="24"/>
        </w:rPr>
        <w:t>Zaokruži emoji koji te najviše opisuje nakon aktivnosti opuštanja?</w:t>
      </w:r>
    </w:p>
    <w:tbl>
      <w:tblPr>
        <w:tblStyle w:val="TableGrid"/>
        <w:tblpPr w:leftFromText="180" w:rightFromText="180" w:vertAnchor="text" w:horzAnchor="margin" w:tblpY="3"/>
        <w:tblW w:w="0" w:type="auto"/>
        <w:tblLook w:val="04A0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3646C8" w:rsidRPr="003646C8" w:rsidTr="00E341E7">
        <w:trPr>
          <w:trHeight w:val="966"/>
        </w:trPr>
        <w:tc>
          <w:tcPr>
            <w:tcW w:w="1132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30944" behindDoc="1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3175</wp:posOffset>
                  </wp:positionV>
                  <wp:extent cx="548640" cy="524873"/>
                  <wp:effectExtent l="0" t="0" r="3810" b="8890"/>
                  <wp:wrapNone/>
                  <wp:docPr id="57" name="Slika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isspng-iphone-emoji-hug-text-messaging-emoji-5abb3457970867.5308845015222180716186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524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2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29920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524510" cy="524510"/>
                  <wp:effectExtent l="0" t="0" r="8890" b="8890"/>
                  <wp:wrapNone/>
                  <wp:docPr id="58" name="Slika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isspng-emoji-emoticon-blushing-smiley-text-messaging-emoji-5abb336d8f3276.9892192715222178375865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524510" cy="52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28896" behindDoc="1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3175</wp:posOffset>
                  </wp:positionV>
                  <wp:extent cx="525780" cy="525780"/>
                  <wp:effectExtent l="0" t="0" r="7620" b="7620"/>
                  <wp:wrapNone/>
                  <wp:docPr id="59" name="Slika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5a37513a968d34.6833064315135747146167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27872" behindDoc="1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60" name="Slika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kisspng-emoji-iphone-emoticon-sadness-text-messaging-5af3a403a6e556.1030804415259166756836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26848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61" name="Slika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kisspng-emoji-smirk-face-smile-emoticon-lost-expression-5a703dd6956ed2.799409081517305302612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25824" behindDoc="1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62" name="Slika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kisspng-iphone-emoji-sadness-smiley-emoticon-emoji-face-5ac2d69439f454.9513551715227183562374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24800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63" name="Slika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kisspng-face-with-tears-of-joy-emoji-emoticon-anger-smiley-sad-emoji-5ac74d3edc3da4.6187240315230108789021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:rsidR="003646C8" w:rsidRPr="003646C8" w:rsidRDefault="00E53B3F" w:rsidP="003646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23776" behindDoc="1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3175</wp:posOffset>
                  </wp:positionV>
                  <wp:extent cx="487680" cy="487680"/>
                  <wp:effectExtent l="0" t="0" r="7620" b="7620"/>
                  <wp:wrapNone/>
                  <wp:docPr id="192" name="Slika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transparent-emoji-t-shirt-emoji-flashcard-5ed0dfffb114f7.0288666515907471357253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" cy="48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53B3F" w:rsidRDefault="00E53B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E53B3F" w:rsidSect="00555E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94D5E"/>
    <w:multiLevelType w:val="hybridMultilevel"/>
    <w:tmpl w:val="8CE2440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877AB"/>
    <w:multiLevelType w:val="hybridMultilevel"/>
    <w:tmpl w:val="F000D8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14DC4"/>
    <w:multiLevelType w:val="hybridMultilevel"/>
    <w:tmpl w:val="E4622C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7E33A68"/>
    <w:multiLevelType w:val="hybridMultilevel"/>
    <w:tmpl w:val="5DF26E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29180A"/>
    <w:multiLevelType w:val="hybridMultilevel"/>
    <w:tmpl w:val="8B247F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risnik">
    <w15:presenceInfo w15:providerId="Windows Live" w15:userId="77ba6ffb5b0b791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AA0C99"/>
    <w:rsid w:val="0000107B"/>
    <w:rsid w:val="0004277A"/>
    <w:rsid w:val="00043E12"/>
    <w:rsid w:val="00083C9B"/>
    <w:rsid w:val="000A406F"/>
    <w:rsid w:val="000D79DD"/>
    <w:rsid w:val="001470FC"/>
    <w:rsid w:val="001669A1"/>
    <w:rsid w:val="00223471"/>
    <w:rsid w:val="00285FDE"/>
    <w:rsid w:val="002D523A"/>
    <w:rsid w:val="002E41D1"/>
    <w:rsid w:val="002E7A17"/>
    <w:rsid w:val="003037BC"/>
    <w:rsid w:val="00313FEB"/>
    <w:rsid w:val="003646C8"/>
    <w:rsid w:val="00392DA1"/>
    <w:rsid w:val="003F3103"/>
    <w:rsid w:val="00442C58"/>
    <w:rsid w:val="004612F5"/>
    <w:rsid w:val="004B1390"/>
    <w:rsid w:val="00500727"/>
    <w:rsid w:val="00524139"/>
    <w:rsid w:val="005422B4"/>
    <w:rsid w:val="005462F0"/>
    <w:rsid w:val="00555EAB"/>
    <w:rsid w:val="00573494"/>
    <w:rsid w:val="00582218"/>
    <w:rsid w:val="00582FDF"/>
    <w:rsid w:val="005E33DD"/>
    <w:rsid w:val="00630D9D"/>
    <w:rsid w:val="00662406"/>
    <w:rsid w:val="00721E30"/>
    <w:rsid w:val="00792F15"/>
    <w:rsid w:val="007B6EFC"/>
    <w:rsid w:val="00810E10"/>
    <w:rsid w:val="00890A0A"/>
    <w:rsid w:val="008B1991"/>
    <w:rsid w:val="008D2753"/>
    <w:rsid w:val="008E196B"/>
    <w:rsid w:val="008F7F57"/>
    <w:rsid w:val="00914C7D"/>
    <w:rsid w:val="009354AB"/>
    <w:rsid w:val="0093633A"/>
    <w:rsid w:val="00936FB8"/>
    <w:rsid w:val="009F690A"/>
    <w:rsid w:val="00A05332"/>
    <w:rsid w:val="00A51938"/>
    <w:rsid w:val="00AA0C99"/>
    <w:rsid w:val="00B0376B"/>
    <w:rsid w:val="00B12CEE"/>
    <w:rsid w:val="00BA3374"/>
    <w:rsid w:val="00C270CC"/>
    <w:rsid w:val="00C41BCF"/>
    <w:rsid w:val="00C55B2E"/>
    <w:rsid w:val="00C877EE"/>
    <w:rsid w:val="00C94C82"/>
    <w:rsid w:val="00CA696E"/>
    <w:rsid w:val="00CC72EB"/>
    <w:rsid w:val="00CD737E"/>
    <w:rsid w:val="00D04ECA"/>
    <w:rsid w:val="00D1524C"/>
    <w:rsid w:val="00D302E4"/>
    <w:rsid w:val="00D35DD0"/>
    <w:rsid w:val="00D36EF2"/>
    <w:rsid w:val="00D74033"/>
    <w:rsid w:val="00D77B78"/>
    <w:rsid w:val="00D9679A"/>
    <w:rsid w:val="00E04908"/>
    <w:rsid w:val="00E260E8"/>
    <w:rsid w:val="00E31005"/>
    <w:rsid w:val="00E430E3"/>
    <w:rsid w:val="00E53B3F"/>
    <w:rsid w:val="00E63AEA"/>
    <w:rsid w:val="00E64353"/>
    <w:rsid w:val="00ED7147"/>
    <w:rsid w:val="00F06E19"/>
    <w:rsid w:val="00F170EF"/>
    <w:rsid w:val="00F235EE"/>
    <w:rsid w:val="00F441E4"/>
    <w:rsid w:val="00FA3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646C8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hTETU1KfSg" TargetMode="External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Rm-2gKAvnZY" TargetMode="External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913EA-92E1-4BE3-A1D4-066F160BD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</Pages>
  <Words>600</Words>
  <Characters>3420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13</cp:revision>
  <dcterms:created xsi:type="dcterms:W3CDTF">2021-09-17T09:48:00Z</dcterms:created>
  <dcterms:modified xsi:type="dcterms:W3CDTF">2021-09-27T12:43:00Z</dcterms:modified>
</cp:coreProperties>
</file>